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68899BA4"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C64BAE">
        <w:rPr>
          <w:rStyle w:val="Strong"/>
          <w:b/>
          <w:bCs w:val="0"/>
          <w:sz w:val="24"/>
          <w:szCs w:val="24"/>
        </w:rPr>
        <w:t>11-G001-22</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2557"/>
        <w:gridCol w:w="1360"/>
      </w:tblGrid>
      <w:tr w:rsidR="006E17EC" w:rsidRPr="00DF2302" w14:paraId="63269C81" w14:textId="77777777" w:rsidTr="00B70C63">
        <w:trPr>
          <w:cantSplit/>
          <w:tblHeader/>
        </w:trPr>
        <w:tc>
          <w:tcPr>
            <w:tcW w:w="524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255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B70C63">
        <w:trPr>
          <w:cantSplit/>
          <w:tblHeader/>
        </w:trPr>
        <w:tc>
          <w:tcPr>
            <w:tcW w:w="5240" w:type="dxa"/>
            <w:shd w:val="clear" w:color="auto" w:fill="auto"/>
            <w:vAlign w:val="center"/>
          </w:tcPr>
          <w:p w14:paraId="5B4EEC3C" w14:textId="277E93B8" w:rsidR="006E17EC" w:rsidRPr="00B70C63" w:rsidRDefault="00DE3F38" w:rsidP="006E17EC">
            <w:pPr>
              <w:pStyle w:val="TableContents"/>
              <w:rPr>
                <w:rFonts w:asciiTheme="minorHAnsi" w:hAnsiTheme="minorHAnsi"/>
                <w:sz w:val="22"/>
                <w:szCs w:val="22"/>
                <w:lang w:eastAsia="en-US"/>
              </w:rPr>
            </w:pPr>
            <w:r w:rsidRPr="00B70C63">
              <w:rPr>
                <w:rFonts w:asciiTheme="minorHAnsi" w:hAnsiTheme="minorHAnsi"/>
                <w:sz w:val="22"/>
                <w:szCs w:val="22"/>
                <w:lang w:eastAsia="en-US"/>
              </w:rPr>
              <w:t xml:space="preserve">Firm/consortium’s experience and reputation </w:t>
            </w:r>
            <w:r w:rsidR="00B52A14" w:rsidRPr="00B70C63">
              <w:rPr>
                <w:rFonts w:asciiTheme="minorHAnsi" w:hAnsiTheme="minorHAnsi"/>
                <w:sz w:val="22"/>
                <w:szCs w:val="22"/>
                <w:lang w:eastAsia="en-US"/>
              </w:rPr>
              <w:t>with</w:t>
            </w:r>
            <w:r w:rsidRPr="00B70C63">
              <w:rPr>
                <w:rFonts w:asciiTheme="minorHAnsi" w:hAnsiTheme="minorHAnsi"/>
                <w:sz w:val="22"/>
                <w:szCs w:val="22"/>
                <w:lang w:eastAsia="en-US"/>
              </w:rPr>
              <w:t xml:space="preserve"> similar </w:t>
            </w:r>
            <w:r w:rsidR="00AD3DBB" w:rsidRPr="00B70C63">
              <w:rPr>
                <w:rFonts w:asciiTheme="minorHAnsi" w:hAnsiTheme="minorHAnsi"/>
                <w:sz w:val="22"/>
                <w:szCs w:val="22"/>
                <w:lang w:eastAsia="en-US"/>
              </w:rPr>
              <w:t xml:space="preserve">supply of </w:t>
            </w:r>
            <w:r w:rsidR="00EB4A11" w:rsidRPr="00B70C63">
              <w:rPr>
                <w:rFonts w:asciiTheme="minorHAnsi" w:hAnsiTheme="minorHAnsi"/>
                <w:sz w:val="22"/>
                <w:szCs w:val="22"/>
                <w:lang w:eastAsia="en-US"/>
              </w:rPr>
              <w:t>solar equipment and devices</w:t>
            </w:r>
          </w:p>
        </w:tc>
        <w:tc>
          <w:tcPr>
            <w:tcW w:w="2557" w:type="dxa"/>
            <w:shd w:val="clear" w:color="auto" w:fill="auto"/>
          </w:tcPr>
          <w:p w14:paraId="3ADDF29E" w14:textId="59F71D04" w:rsidR="006E17EC" w:rsidRPr="00B70C63" w:rsidRDefault="00B70C63" w:rsidP="005B38E4">
            <w:pPr>
              <w:pStyle w:val="TableContents"/>
              <w:numPr>
                <w:ilvl w:val="0"/>
                <w:numId w:val="3"/>
              </w:numPr>
              <w:rPr>
                <w:rFonts w:asciiTheme="minorHAnsi" w:hAnsiTheme="minorHAnsi"/>
                <w:sz w:val="22"/>
                <w:szCs w:val="22"/>
              </w:rPr>
            </w:pPr>
            <w:r w:rsidRPr="00B70C63">
              <w:rPr>
                <w:rFonts w:asciiTheme="minorHAnsi" w:hAnsiTheme="minorHAnsi"/>
                <w:sz w:val="22"/>
                <w:szCs w:val="22"/>
              </w:rPr>
              <w:t>Business License and Business Registration</w:t>
            </w:r>
          </w:p>
        </w:tc>
        <w:tc>
          <w:tcPr>
            <w:tcW w:w="1360" w:type="dxa"/>
            <w:shd w:val="clear" w:color="auto" w:fill="auto"/>
            <w:vAlign w:val="center"/>
          </w:tcPr>
          <w:p w14:paraId="6FB170A3" w14:textId="57E0A674" w:rsidR="006E17EC" w:rsidRPr="00B70C63" w:rsidRDefault="00B70C63" w:rsidP="006E17EC">
            <w:pPr>
              <w:pStyle w:val="TableContents"/>
              <w:jc w:val="center"/>
              <w:rPr>
                <w:rFonts w:asciiTheme="minorHAnsi" w:hAnsiTheme="minorHAnsi"/>
                <w:sz w:val="22"/>
                <w:szCs w:val="22"/>
                <w:lang w:eastAsia="en-US"/>
              </w:rPr>
            </w:pPr>
            <w:r w:rsidRPr="00B70C63">
              <w:rPr>
                <w:rFonts w:asciiTheme="minorHAnsi" w:hAnsiTheme="minorHAnsi"/>
                <w:sz w:val="22"/>
                <w:szCs w:val="22"/>
                <w:lang w:eastAsia="en-US"/>
              </w:rPr>
              <w:t>2</w:t>
            </w:r>
            <w:r w:rsidR="00EB4A11" w:rsidRPr="00B70C63">
              <w:rPr>
                <w:rFonts w:asciiTheme="minorHAnsi" w:hAnsiTheme="minorHAnsi"/>
                <w:sz w:val="22"/>
                <w:szCs w:val="22"/>
                <w:lang w:eastAsia="en-US"/>
              </w:rPr>
              <w:t>0</w:t>
            </w:r>
          </w:p>
        </w:tc>
      </w:tr>
      <w:tr w:rsidR="00EB4A11" w:rsidRPr="00DF2302" w14:paraId="3ADEB106" w14:textId="77777777" w:rsidTr="00B70C63">
        <w:trPr>
          <w:cantSplit/>
          <w:tblHeader/>
        </w:trPr>
        <w:tc>
          <w:tcPr>
            <w:tcW w:w="5240" w:type="dxa"/>
            <w:shd w:val="clear" w:color="auto" w:fill="auto"/>
            <w:vAlign w:val="center"/>
          </w:tcPr>
          <w:p w14:paraId="418BA955" w14:textId="0D67038F" w:rsidR="00EB4A11" w:rsidRPr="00B70C63" w:rsidRDefault="00EB4A11" w:rsidP="006E17EC">
            <w:pPr>
              <w:pStyle w:val="TableContents"/>
              <w:rPr>
                <w:rFonts w:asciiTheme="minorHAnsi" w:hAnsiTheme="minorHAnsi"/>
                <w:sz w:val="22"/>
                <w:szCs w:val="22"/>
                <w:lang w:eastAsia="en-US"/>
              </w:rPr>
            </w:pPr>
            <w:r w:rsidRPr="00B70C63">
              <w:rPr>
                <w:rFonts w:asciiTheme="minorHAnsi" w:hAnsiTheme="minorHAnsi"/>
                <w:sz w:val="22"/>
                <w:szCs w:val="22"/>
                <w:lang w:eastAsia="en-US"/>
              </w:rPr>
              <w:t>Number of customers already supplied</w:t>
            </w:r>
            <w:r w:rsidR="00B70C63" w:rsidRPr="00B70C63">
              <w:rPr>
                <w:rFonts w:asciiTheme="minorHAnsi" w:hAnsiTheme="minorHAnsi"/>
                <w:sz w:val="22"/>
                <w:szCs w:val="22"/>
                <w:lang w:eastAsia="en-US"/>
              </w:rPr>
              <w:t xml:space="preserve"> &amp;Written reference from customers</w:t>
            </w:r>
          </w:p>
        </w:tc>
        <w:tc>
          <w:tcPr>
            <w:tcW w:w="2557" w:type="dxa"/>
            <w:shd w:val="clear" w:color="auto" w:fill="auto"/>
          </w:tcPr>
          <w:p w14:paraId="25EC0A55" w14:textId="3C65AFC6" w:rsidR="00EB4A11" w:rsidRPr="00B70C63" w:rsidRDefault="00B70C63" w:rsidP="005B38E4">
            <w:pPr>
              <w:pStyle w:val="TableContents"/>
              <w:numPr>
                <w:ilvl w:val="0"/>
                <w:numId w:val="3"/>
              </w:numPr>
              <w:rPr>
                <w:rFonts w:asciiTheme="minorHAnsi" w:hAnsiTheme="minorHAnsi"/>
                <w:sz w:val="22"/>
                <w:szCs w:val="22"/>
              </w:rPr>
            </w:pPr>
            <w:r w:rsidRPr="00B70C63">
              <w:rPr>
                <w:rFonts w:asciiTheme="minorHAnsi" w:hAnsiTheme="minorHAnsi"/>
                <w:sz w:val="22"/>
                <w:szCs w:val="22"/>
              </w:rPr>
              <w:t>At least 2 experiences from customers</w:t>
            </w:r>
          </w:p>
        </w:tc>
        <w:tc>
          <w:tcPr>
            <w:tcW w:w="1360" w:type="dxa"/>
            <w:shd w:val="clear" w:color="auto" w:fill="auto"/>
            <w:vAlign w:val="center"/>
          </w:tcPr>
          <w:p w14:paraId="6B551A4B" w14:textId="029DCEAA" w:rsidR="00EB4A11" w:rsidRPr="00B70C63" w:rsidRDefault="00B70C63" w:rsidP="00B70C63">
            <w:pPr>
              <w:pStyle w:val="TableContents"/>
              <w:rPr>
                <w:rFonts w:asciiTheme="minorHAnsi" w:hAnsiTheme="minorHAnsi"/>
                <w:sz w:val="22"/>
                <w:szCs w:val="22"/>
                <w:lang w:eastAsia="en-US"/>
              </w:rPr>
            </w:pPr>
            <w:r w:rsidRPr="00B70C63">
              <w:rPr>
                <w:rFonts w:asciiTheme="minorHAnsi" w:hAnsiTheme="minorHAnsi"/>
                <w:sz w:val="22"/>
                <w:szCs w:val="22"/>
                <w:lang w:eastAsia="en-US"/>
              </w:rPr>
              <w:t xml:space="preserve">         10</w:t>
            </w:r>
          </w:p>
        </w:tc>
      </w:tr>
      <w:tr w:rsidR="00EB4A11" w:rsidRPr="00DF2302" w14:paraId="5D7A7984" w14:textId="77777777" w:rsidTr="00B70C63">
        <w:trPr>
          <w:cantSplit/>
          <w:tblHeader/>
        </w:trPr>
        <w:tc>
          <w:tcPr>
            <w:tcW w:w="5240" w:type="dxa"/>
            <w:shd w:val="clear" w:color="auto" w:fill="auto"/>
            <w:vAlign w:val="center"/>
          </w:tcPr>
          <w:p w14:paraId="287FCFEA" w14:textId="2E7009FA" w:rsidR="00EB4A11" w:rsidRPr="00B70C63" w:rsidRDefault="00EB4A11" w:rsidP="006E17EC">
            <w:pPr>
              <w:pStyle w:val="TableContents"/>
              <w:rPr>
                <w:rFonts w:asciiTheme="minorHAnsi" w:hAnsiTheme="minorHAnsi"/>
                <w:sz w:val="22"/>
                <w:szCs w:val="22"/>
                <w:lang w:eastAsia="en-US"/>
              </w:rPr>
            </w:pPr>
            <w:r w:rsidRPr="00B70C63">
              <w:rPr>
                <w:rFonts w:asciiTheme="minorHAnsi" w:hAnsiTheme="minorHAnsi"/>
                <w:sz w:val="22"/>
                <w:szCs w:val="22"/>
                <w:lang w:eastAsia="en-US"/>
              </w:rPr>
              <w:t>Solar equipment and devices are products on one company</w:t>
            </w:r>
            <w:r w:rsidR="00B70C63" w:rsidRPr="00B70C63">
              <w:rPr>
                <w:rFonts w:asciiTheme="minorHAnsi" w:hAnsiTheme="minorHAnsi"/>
                <w:sz w:val="22"/>
                <w:szCs w:val="22"/>
                <w:lang w:eastAsia="en-US"/>
              </w:rPr>
              <w:t xml:space="preserve"> </w:t>
            </w:r>
          </w:p>
        </w:tc>
        <w:tc>
          <w:tcPr>
            <w:tcW w:w="2557" w:type="dxa"/>
            <w:shd w:val="clear" w:color="auto" w:fill="auto"/>
          </w:tcPr>
          <w:p w14:paraId="4A57FA08" w14:textId="456F2130" w:rsidR="00EB4A11" w:rsidRPr="00B70C63" w:rsidRDefault="00EB4A11" w:rsidP="005B38E4">
            <w:pPr>
              <w:pStyle w:val="TableContents"/>
              <w:numPr>
                <w:ilvl w:val="0"/>
                <w:numId w:val="3"/>
              </w:numPr>
              <w:rPr>
                <w:rFonts w:asciiTheme="minorHAnsi" w:hAnsiTheme="minorHAnsi"/>
                <w:sz w:val="22"/>
                <w:szCs w:val="22"/>
              </w:rPr>
            </w:pPr>
          </w:p>
        </w:tc>
        <w:tc>
          <w:tcPr>
            <w:tcW w:w="1360" w:type="dxa"/>
            <w:shd w:val="clear" w:color="auto" w:fill="auto"/>
            <w:vAlign w:val="center"/>
          </w:tcPr>
          <w:p w14:paraId="2C1FDD53" w14:textId="797C63D4" w:rsidR="00EB4A11" w:rsidRPr="00B70C63" w:rsidRDefault="00B70C63" w:rsidP="006E17EC">
            <w:pPr>
              <w:pStyle w:val="TableContents"/>
              <w:jc w:val="center"/>
              <w:rPr>
                <w:rFonts w:asciiTheme="minorHAnsi" w:hAnsiTheme="minorHAnsi"/>
                <w:sz w:val="22"/>
                <w:szCs w:val="22"/>
                <w:lang w:eastAsia="en-US"/>
              </w:rPr>
            </w:pPr>
            <w:r w:rsidRPr="00B70C63">
              <w:rPr>
                <w:rFonts w:asciiTheme="minorHAnsi" w:hAnsiTheme="minorHAnsi"/>
                <w:sz w:val="22"/>
                <w:szCs w:val="22"/>
                <w:lang w:eastAsia="en-US"/>
              </w:rPr>
              <w:t>10</w:t>
            </w:r>
          </w:p>
        </w:tc>
      </w:tr>
      <w:tr w:rsidR="006E17EC" w:rsidRPr="00DF2302" w14:paraId="613F68D6" w14:textId="77777777" w:rsidTr="00B70C63">
        <w:trPr>
          <w:cantSplit/>
          <w:tblHeader/>
        </w:trPr>
        <w:tc>
          <w:tcPr>
            <w:tcW w:w="5240" w:type="dxa"/>
            <w:shd w:val="clear" w:color="auto" w:fill="auto"/>
            <w:vAlign w:val="center"/>
          </w:tcPr>
          <w:p w14:paraId="44102FCB" w14:textId="19DEBEED" w:rsidR="006E17EC" w:rsidRPr="00B70C63" w:rsidRDefault="00AD3DBB" w:rsidP="006E17EC">
            <w:pPr>
              <w:pStyle w:val="TableContents"/>
              <w:rPr>
                <w:rFonts w:asciiTheme="minorHAnsi" w:hAnsiTheme="minorHAnsi"/>
                <w:sz w:val="22"/>
                <w:szCs w:val="22"/>
                <w:lang w:eastAsia="en-US"/>
              </w:rPr>
            </w:pPr>
            <w:r w:rsidRPr="00B70C63">
              <w:rPr>
                <w:rFonts w:asciiTheme="minorHAnsi" w:hAnsiTheme="minorHAnsi"/>
                <w:sz w:val="22"/>
                <w:szCs w:val="22"/>
                <w:lang w:eastAsia="en-US"/>
              </w:rPr>
              <w:t>Delivery time</w:t>
            </w:r>
          </w:p>
        </w:tc>
        <w:tc>
          <w:tcPr>
            <w:tcW w:w="2557" w:type="dxa"/>
            <w:shd w:val="clear" w:color="auto" w:fill="auto"/>
          </w:tcPr>
          <w:p w14:paraId="4BA71FA2" w14:textId="58969DF0" w:rsidR="006E17EC" w:rsidRPr="00B70C63" w:rsidRDefault="00B70C63" w:rsidP="001D3BEC">
            <w:pPr>
              <w:pStyle w:val="TableContents"/>
              <w:numPr>
                <w:ilvl w:val="0"/>
                <w:numId w:val="4"/>
              </w:numPr>
              <w:rPr>
                <w:rFonts w:asciiTheme="minorHAnsi" w:hAnsiTheme="minorHAnsi"/>
                <w:sz w:val="22"/>
                <w:szCs w:val="22"/>
              </w:rPr>
            </w:pPr>
            <w:r w:rsidRPr="00B70C63">
              <w:rPr>
                <w:rFonts w:asciiTheme="minorHAnsi" w:hAnsiTheme="minorHAnsi"/>
                <w:sz w:val="22"/>
                <w:szCs w:val="22"/>
              </w:rPr>
              <w:t>As soon as possible</w:t>
            </w:r>
          </w:p>
        </w:tc>
        <w:tc>
          <w:tcPr>
            <w:tcW w:w="1360" w:type="dxa"/>
            <w:shd w:val="clear" w:color="auto" w:fill="auto"/>
            <w:vAlign w:val="center"/>
          </w:tcPr>
          <w:p w14:paraId="657554B4" w14:textId="4EA68A9E" w:rsidR="006E17EC" w:rsidRPr="00B70C63" w:rsidRDefault="00EB4A11" w:rsidP="006E17EC">
            <w:pPr>
              <w:pStyle w:val="TableContents"/>
              <w:jc w:val="center"/>
              <w:rPr>
                <w:rFonts w:asciiTheme="minorHAnsi" w:hAnsiTheme="minorHAnsi"/>
                <w:sz w:val="22"/>
                <w:szCs w:val="22"/>
                <w:lang w:eastAsia="en-US"/>
              </w:rPr>
            </w:pPr>
            <w:r w:rsidRPr="00B70C63">
              <w:rPr>
                <w:rFonts w:asciiTheme="minorHAnsi" w:hAnsiTheme="minorHAnsi"/>
                <w:sz w:val="22"/>
                <w:szCs w:val="22"/>
                <w:lang w:eastAsia="en-US"/>
              </w:rPr>
              <w:t>20</w:t>
            </w:r>
          </w:p>
        </w:tc>
      </w:tr>
      <w:tr w:rsidR="006E17EC" w:rsidRPr="00DF2302" w14:paraId="7395E14D" w14:textId="77777777" w:rsidTr="00B70C63">
        <w:trPr>
          <w:cantSplit/>
          <w:tblHeader/>
        </w:trPr>
        <w:tc>
          <w:tcPr>
            <w:tcW w:w="5240" w:type="dxa"/>
            <w:shd w:val="clear" w:color="auto" w:fill="auto"/>
            <w:vAlign w:val="center"/>
          </w:tcPr>
          <w:p w14:paraId="58A5C5B6" w14:textId="5FC6BC90" w:rsidR="006E17EC" w:rsidRPr="00B70C63" w:rsidRDefault="00EB4A11" w:rsidP="006E17EC">
            <w:pPr>
              <w:pStyle w:val="TableContents"/>
              <w:rPr>
                <w:rFonts w:asciiTheme="minorHAnsi" w:hAnsiTheme="minorHAnsi"/>
                <w:sz w:val="22"/>
                <w:szCs w:val="22"/>
                <w:lang w:eastAsia="en-US"/>
              </w:rPr>
            </w:pPr>
            <w:r w:rsidRPr="00B70C63">
              <w:rPr>
                <w:rFonts w:asciiTheme="minorHAnsi" w:hAnsiTheme="minorHAnsi"/>
                <w:sz w:val="22"/>
                <w:szCs w:val="22"/>
                <w:lang w:eastAsia="en-US"/>
              </w:rPr>
              <w:t>Safety and certification</w:t>
            </w:r>
          </w:p>
        </w:tc>
        <w:tc>
          <w:tcPr>
            <w:tcW w:w="2557" w:type="dxa"/>
            <w:shd w:val="clear" w:color="auto" w:fill="auto"/>
          </w:tcPr>
          <w:p w14:paraId="23A8F695" w14:textId="4D895008" w:rsidR="006E17EC" w:rsidRPr="00B70C63" w:rsidRDefault="00B70C63" w:rsidP="00635A59">
            <w:pPr>
              <w:pStyle w:val="TableContents"/>
              <w:numPr>
                <w:ilvl w:val="0"/>
                <w:numId w:val="5"/>
              </w:numPr>
              <w:rPr>
                <w:rFonts w:asciiTheme="minorHAnsi" w:hAnsiTheme="minorHAnsi"/>
                <w:sz w:val="22"/>
                <w:szCs w:val="22"/>
              </w:rPr>
            </w:pPr>
            <w:r w:rsidRPr="00B70C63">
              <w:rPr>
                <w:rFonts w:asciiTheme="minorHAnsi" w:hAnsiTheme="minorHAnsi"/>
                <w:sz w:val="22"/>
                <w:szCs w:val="22"/>
              </w:rPr>
              <w:t>Certified to provide quality products</w:t>
            </w:r>
          </w:p>
        </w:tc>
        <w:tc>
          <w:tcPr>
            <w:tcW w:w="1360" w:type="dxa"/>
            <w:shd w:val="clear" w:color="auto" w:fill="auto"/>
            <w:vAlign w:val="center"/>
          </w:tcPr>
          <w:p w14:paraId="240875A4" w14:textId="5E9AECE8" w:rsidR="006E17EC" w:rsidRPr="00B70C63" w:rsidRDefault="00EB4A11" w:rsidP="006E17EC">
            <w:pPr>
              <w:pStyle w:val="TableContents"/>
              <w:jc w:val="center"/>
              <w:rPr>
                <w:rFonts w:asciiTheme="minorHAnsi" w:hAnsiTheme="minorHAnsi"/>
                <w:sz w:val="22"/>
                <w:szCs w:val="22"/>
                <w:lang w:eastAsia="en-US"/>
              </w:rPr>
            </w:pPr>
            <w:r w:rsidRPr="00B70C63">
              <w:rPr>
                <w:rFonts w:asciiTheme="minorHAnsi" w:hAnsiTheme="minorHAnsi"/>
                <w:sz w:val="22"/>
                <w:szCs w:val="22"/>
                <w:lang w:eastAsia="en-US"/>
              </w:rPr>
              <w:t>20</w:t>
            </w:r>
          </w:p>
        </w:tc>
      </w:tr>
      <w:tr w:rsidR="00B70C63" w:rsidRPr="00DF2302" w14:paraId="0A74CA52" w14:textId="77777777" w:rsidTr="00B70C63">
        <w:trPr>
          <w:cantSplit/>
          <w:tblHeader/>
        </w:trPr>
        <w:tc>
          <w:tcPr>
            <w:tcW w:w="5240" w:type="dxa"/>
            <w:shd w:val="clear" w:color="auto" w:fill="auto"/>
            <w:vAlign w:val="center"/>
          </w:tcPr>
          <w:p w14:paraId="1E18D5BF" w14:textId="539CE60A" w:rsidR="00B70C63" w:rsidRPr="00B70C63" w:rsidRDefault="00B70C63" w:rsidP="006E17EC">
            <w:pPr>
              <w:pStyle w:val="TableContents"/>
              <w:rPr>
                <w:rFonts w:asciiTheme="minorHAnsi" w:hAnsiTheme="minorHAnsi"/>
                <w:sz w:val="22"/>
                <w:szCs w:val="22"/>
                <w:lang w:eastAsia="en-US"/>
              </w:rPr>
            </w:pPr>
            <w:r w:rsidRPr="00B70C63">
              <w:rPr>
                <w:rFonts w:asciiTheme="minorHAnsi" w:hAnsiTheme="minorHAnsi"/>
                <w:sz w:val="22"/>
                <w:szCs w:val="22"/>
                <w:lang w:eastAsia="en-US"/>
              </w:rPr>
              <w:t xml:space="preserve">Specification </w:t>
            </w:r>
          </w:p>
        </w:tc>
        <w:tc>
          <w:tcPr>
            <w:tcW w:w="2557" w:type="dxa"/>
            <w:shd w:val="clear" w:color="auto" w:fill="auto"/>
          </w:tcPr>
          <w:p w14:paraId="39CCB549" w14:textId="6999FD72" w:rsidR="00B70C63" w:rsidRPr="00B70C63" w:rsidRDefault="00B70C63" w:rsidP="00635A59">
            <w:pPr>
              <w:pStyle w:val="TableContents"/>
              <w:numPr>
                <w:ilvl w:val="0"/>
                <w:numId w:val="5"/>
              </w:numPr>
              <w:rPr>
                <w:rFonts w:asciiTheme="minorHAnsi" w:hAnsiTheme="minorHAnsi"/>
                <w:sz w:val="22"/>
                <w:szCs w:val="22"/>
              </w:rPr>
            </w:pPr>
            <w:r w:rsidRPr="00B70C63">
              <w:rPr>
                <w:rFonts w:asciiTheme="minorHAnsi" w:hAnsiTheme="minorHAnsi"/>
                <w:sz w:val="22"/>
                <w:szCs w:val="22"/>
              </w:rPr>
              <w:t>Complies with technical specification</w:t>
            </w:r>
          </w:p>
        </w:tc>
        <w:tc>
          <w:tcPr>
            <w:tcW w:w="1360" w:type="dxa"/>
            <w:shd w:val="clear" w:color="auto" w:fill="auto"/>
            <w:vAlign w:val="center"/>
          </w:tcPr>
          <w:p w14:paraId="7D53947F" w14:textId="27BD70CB" w:rsidR="00B70C63" w:rsidRPr="00B70C63" w:rsidRDefault="00B70C63" w:rsidP="006E17EC">
            <w:pPr>
              <w:pStyle w:val="TableContents"/>
              <w:jc w:val="center"/>
              <w:rPr>
                <w:rFonts w:asciiTheme="minorHAnsi" w:hAnsiTheme="minorHAnsi"/>
                <w:sz w:val="22"/>
                <w:szCs w:val="22"/>
                <w:lang w:eastAsia="en-US"/>
              </w:rPr>
            </w:pPr>
            <w:r w:rsidRPr="00B70C63">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5"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6" w:author="Sven Erik" w:date="2020-08-26T15:40:00Z">
        <w:r w:rsidR="00B57649">
          <w:rPr>
            <w:rFonts w:ascii="Calibri" w:hAnsi="Calibri"/>
            <w:b/>
            <w:lang w:val="en-GB"/>
          </w:rPr>
          <w:t xml:space="preserve">) * </w:t>
        </w:r>
      </w:ins>
      <w:proofErr w:type="spellStart"/>
      <w:ins w:id="17"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ins w:id="20"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6415B" w14:textId="77777777" w:rsidR="00C13665" w:rsidRDefault="00C13665">
      <w:r>
        <w:separator/>
      </w:r>
    </w:p>
  </w:endnote>
  <w:endnote w:type="continuationSeparator" w:id="0">
    <w:p w14:paraId="67C87F72" w14:textId="77777777" w:rsidR="00C13665" w:rsidRDefault="00C13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Semilight"/>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51E1F712" w:rsidR="00D15CF2" w:rsidRDefault="004878F3" w:rsidP="004878F3">
    <w:pPr>
      <w:pStyle w:val="Footer"/>
    </w:pPr>
    <w:r>
      <w:fldChar w:fldCharType="begin"/>
    </w:r>
    <w:r>
      <w:instrText xml:space="preserve"> DATE \@ "yyyy-MM-dd" </w:instrText>
    </w:r>
    <w:r>
      <w:fldChar w:fldCharType="separate"/>
    </w:r>
    <w:r w:rsidR="00B70C63">
      <w:rPr>
        <w:noProof/>
      </w:rPr>
      <w:t>2022-11-10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45614" w14:textId="77777777" w:rsidR="00C13665" w:rsidRDefault="00C13665">
      <w:r>
        <w:separator/>
      </w:r>
    </w:p>
  </w:footnote>
  <w:footnote w:type="continuationSeparator" w:id="0">
    <w:p w14:paraId="1ECE4F30" w14:textId="77777777" w:rsidR="00C13665" w:rsidRDefault="00C13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7777777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RFQ-MXXX-</w:t>
    </w:r>
    <w:r>
      <w:rPr>
        <w:rStyle w:val="Strong"/>
      </w:rPr>
      <w:t>2020</w:t>
    </w:r>
    <w:r w:rsidRPr="00AD3DBB">
      <w:rPr>
        <w:rStyle w:val="Strong"/>
      </w:rPr>
      <w:t>-0000</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503815176">
    <w:abstractNumId w:val="2"/>
  </w:num>
  <w:num w:numId="2" w16cid:durableId="27873859">
    <w:abstractNumId w:val="7"/>
  </w:num>
  <w:num w:numId="3" w16cid:durableId="1226331441">
    <w:abstractNumId w:val="6"/>
  </w:num>
  <w:num w:numId="4" w16cid:durableId="820580746">
    <w:abstractNumId w:val="5"/>
  </w:num>
  <w:num w:numId="5" w16cid:durableId="220408631">
    <w:abstractNumId w:val="0"/>
  </w:num>
  <w:num w:numId="6" w16cid:durableId="1550804408">
    <w:abstractNumId w:val="4"/>
  </w:num>
  <w:num w:numId="7" w16cid:durableId="1498887412">
    <w:abstractNumId w:val="1"/>
  </w:num>
  <w:num w:numId="8" w16cid:durableId="2054231709">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4772"/>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040"/>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3F7FE2"/>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A7984"/>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631"/>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0C6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3665"/>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4BAE"/>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97ADE"/>
    <w:rsid w:val="00EA082E"/>
    <w:rsid w:val="00EA0A42"/>
    <w:rsid w:val="00EA0D0C"/>
    <w:rsid w:val="00EA0E33"/>
    <w:rsid w:val="00EA29C9"/>
    <w:rsid w:val="00EA484F"/>
    <w:rsid w:val="00EA54E2"/>
    <w:rsid w:val="00EA69F4"/>
    <w:rsid w:val="00EA7D38"/>
    <w:rsid w:val="00EB0C28"/>
    <w:rsid w:val="00EB1462"/>
    <w:rsid w:val="00EB460E"/>
    <w:rsid w:val="00EB4A11"/>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172"/>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55</TotalTime>
  <Pages>1</Pages>
  <Words>710</Words>
  <Characters>4052</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4753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8</cp:revision>
  <cp:lastPrinted>2016-10-18T02:57:00Z</cp:lastPrinted>
  <dcterms:created xsi:type="dcterms:W3CDTF">2022-10-27T10:47:00Z</dcterms:created>
  <dcterms:modified xsi:type="dcterms:W3CDTF">2022-11-10T02:33:00Z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